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2E8" w:rsidRPr="003D5D7E" w:rsidRDefault="008372E8" w:rsidP="008372E8">
      <w:pPr>
        <w:tabs>
          <w:tab w:val="left" w:pos="1005"/>
        </w:tabs>
        <w:spacing w:after="0"/>
        <w:jc w:val="center"/>
        <w:rPr>
          <w:rFonts w:ascii="Times New Roman" w:hAnsi="Times New Roman" w:cs="Times New Roman"/>
          <w:b/>
          <w:bCs/>
        </w:rPr>
      </w:pPr>
      <w:r w:rsidRPr="003D5D7E">
        <w:rPr>
          <w:rFonts w:ascii="Times New Roman" w:hAnsi="Times New Roman" w:cs="Times New Roman"/>
          <w:b/>
          <w:bCs/>
        </w:rPr>
        <w:t>Договор водоснабжения  № ________</w:t>
      </w:r>
    </w:p>
    <w:p w:rsidR="008372E8" w:rsidRDefault="008372E8" w:rsidP="008372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0B8">
        <w:rPr>
          <w:rFonts w:ascii="Times New Roman" w:hAnsi="Times New Roman" w:cs="Times New Roman"/>
          <w:sz w:val="24"/>
          <w:szCs w:val="24"/>
        </w:rPr>
        <w:t xml:space="preserve">п. Сараны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3520B8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3520B8">
        <w:rPr>
          <w:rFonts w:ascii="Times New Roman" w:hAnsi="Times New Roman" w:cs="Times New Roman"/>
          <w:sz w:val="24"/>
          <w:szCs w:val="24"/>
        </w:rPr>
        <w:t>»</w:t>
      </w:r>
      <w:r w:rsidR="00172F73">
        <w:rPr>
          <w:rFonts w:ascii="Times New Roman" w:hAnsi="Times New Roman" w:cs="Times New Roman"/>
          <w:sz w:val="24"/>
          <w:szCs w:val="24"/>
        </w:rPr>
        <w:t>__________</w:t>
      </w:r>
      <w:r w:rsidR="00170A31">
        <w:rPr>
          <w:rFonts w:ascii="Times New Roman" w:hAnsi="Times New Roman" w:cs="Times New Roman"/>
          <w:sz w:val="24"/>
          <w:szCs w:val="24"/>
        </w:rPr>
        <w:t xml:space="preserve"> 2021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20B8">
        <w:rPr>
          <w:rFonts w:ascii="Times New Roman" w:hAnsi="Times New Roman" w:cs="Times New Roman"/>
          <w:sz w:val="24"/>
          <w:szCs w:val="24"/>
        </w:rPr>
        <w:t>г.</w:t>
      </w:r>
    </w:p>
    <w:p w:rsidR="008372E8" w:rsidRPr="003D5D7E" w:rsidRDefault="00170A31" w:rsidP="008372E8">
      <w:pPr>
        <w:tabs>
          <w:tab w:val="left" w:pos="1005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ОСП 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Сарановская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шахта «Рудная»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  <w:r w:rsidR="008372E8">
        <w:rPr>
          <w:rFonts w:ascii="Times New Roman" w:hAnsi="Times New Roman" w:cs="Times New Roman"/>
          <w:b/>
          <w:bCs/>
          <w:sz w:val="24"/>
          <w:szCs w:val="24"/>
        </w:rPr>
        <w:t xml:space="preserve">Акционерное общество </w:t>
      </w:r>
      <w:r w:rsidR="002A7392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 w:rsidR="002A7392">
        <w:rPr>
          <w:rFonts w:ascii="Times New Roman" w:hAnsi="Times New Roman" w:cs="Times New Roman"/>
          <w:b/>
          <w:bCs/>
          <w:sz w:val="24"/>
          <w:szCs w:val="24"/>
        </w:rPr>
        <w:t>Серовский</w:t>
      </w:r>
      <w:proofErr w:type="spellEnd"/>
      <w:r w:rsidR="002A7392">
        <w:rPr>
          <w:rFonts w:ascii="Times New Roman" w:hAnsi="Times New Roman" w:cs="Times New Roman"/>
          <w:b/>
          <w:bCs/>
          <w:sz w:val="24"/>
          <w:szCs w:val="24"/>
        </w:rPr>
        <w:t xml:space="preserve"> завод ферросплавов»</w:t>
      </w:r>
      <w:r w:rsidR="008372E8" w:rsidRPr="003520B8">
        <w:rPr>
          <w:rFonts w:ascii="Times New Roman" w:hAnsi="Times New Roman" w:cs="Times New Roman"/>
          <w:sz w:val="24"/>
          <w:szCs w:val="24"/>
        </w:rPr>
        <w:t>, именуемое в дальнейшем «</w:t>
      </w:r>
      <w:proofErr w:type="spellStart"/>
      <w:r w:rsidR="008372E8" w:rsidRPr="00870664">
        <w:rPr>
          <w:rFonts w:ascii="Times New Roman" w:hAnsi="Times New Roman" w:cs="Times New Roman"/>
          <w:sz w:val="24"/>
          <w:szCs w:val="24"/>
        </w:rPr>
        <w:t>Ресурсоснабжающая</w:t>
      </w:r>
      <w:proofErr w:type="spellEnd"/>
      <w:r w:rsidR="008372E8" w:rsidRPr="00870664">
        <w:rPr>
          <w:rFonts w:ascii="Times New Roman" w:hAnsi="Times New Roman" w:cs="Times New Roman"/>
          <w:sz w:val="24"/>
          <w:szCs w:val="24"/>
        </w:rPr>
        <w:t xml:space="preserve"> организация</w:t>
      </w:r>
      <w:r w:rsidR="008372E8" w:rsidRPr="003520B8">
        <w:rPr>
          <w:rFonts w:ascii="Times New Roman" w:hAnsi="Times New Roman" w:cs="Times New Roman"/>
          <w:sz w:val="24"/>
          <w:szCs w:val="24"/>
        </w:rPr>
        <w:t xml:space="preserve">», в лице </w:t>
      </w:r>
      <w:r w:rsidR="002A7392">
        <w:rPr>
          <w:rFonts w:ascii="Times New Roman" w:hAnsi="Times New Roman" w:cs="Times New Roman"/>
          <w:sz w:val="24"/>
          <w:szCs w:val="24"/>
        </w:rPr>
        <w:t>начальника ОСП «</w:t>
      </w:r>
      <w:proofErr w:type="spellStart"/>
      <w:r w:rsidR="002A7392">
        <w:rPr>
          <w:rFonts w:ascii="Times New Roman" w:hAnsi="Times New Roman" w:cs="Times New Roman"/>
          <w:sz w:val="24"/>
          <w:szCs w:val="24"/>
        </w:rPr>
        <w:t>Сарановская</w:t>
      </w:r>
      <w:proofErr w:type="spellEnd"/>
      <w:r w:rsidR="002A7392">
        <w:rPr>
          <w:rFonts w:ascii="Times New Roman" w:hAnsi="Times New Roman" w:cs="Times New Roman"/>
          <w:sz w:val="24"/>
          <w:szCs w:val="24"/>
        </w:rPr>
        <w:t xml:space="preserve"> шахта «Рудная» </w:t>
      </w:r>
      <w:r w:rsidR="008372E8" w:rsidRPr="003520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72E8">
        <w:rPr>
          <w:rFonts w:ascii="Times New Roman" w:hAnsi="Times New Roman" w:cs="Times New Roman"/>
          <w:sz w:val="24"/>
          <w:szCs w:val="24"/>
        </w:rPr>
        <w:t>Шукюрова</w:t>
      </w:r>
      <w:proofErr w:type="spellEnd"/>
      <w:r w:rsidR="00837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72E8">
        <w:rPr>
          <w:rFonts w:ascii="Times New Roman" w:hAnsi="Times New Roman" w:cs="Times New Roman"/>
          <w:sz w:val="24"/>
          <w:szCs w:val="24"/>
        </w:rPr>
        <w:t>Ахлимана</w:t>
      </w:r>
      <w:proofErr w:type="spellEnd"/>
      <w:r w:rsidR="00837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72E8">
        <w:rPr>
          <w:rFonts w:ascii="Times New Roman" w:hAnsi="Times New Roman" w:cs="Times New Roman"/>
          <w:sz w:val="24"/>
          <w:szCs w:val="24"/>
        </w:rPr>
        <w:t>Ризвана</w:t>
      </w:r>
      <w:proofErr w:type="spellEnd"/>
      <w:r w:rsidR="00837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72E8">
        <w:rPr>
          <w:rFonts w:ascii="Times New Roman" w:hAnsi="Times New Roman" w:cs="Times New Roman"/>
          <w:sz w:val="24"/>
          <w:szCs w:val="24"/>
        </w:rPr>
        <w:t>оглы</w:t>
      </w:r>
      <w:proofErr w:type="spellEnd"/>
      <w:r w:rsidR="008372E8" w:rsidRPr="003520B8">
        <w:rPr>
          <w:rFonts w:ascii="Times New Roman" w:hAnsi="Times New Roman" w:cs="Times New Roman"/>
          <w:sz w:val="24"/>
          <w:szCs w:val="24"/>
        </w:rPr>
        <w:t xml:space="preserve"> действующего на основании Устава, с одной стороны и </w:t>
      </w:r>
      <w:r w:rsidR="008372E8" w:rsidRPr="003D5D7E">
        <w:rPr>
          <w:rFonts w:ascii="Times New Roman" w:hAnsi="Times New Roman" w:cs="Times New Roman"/>
        </w:rPr>
        <w:t>_____________________________________________________________________________</w:t>
      </w:r>
    </w:p>
    <w:p w:rsidR="008372E8" w:rsidRPr="003D5D7E" w:rsidRDefault="008372E8" w:rsidP="008372E8">
      <w:pPr>
        <w:tabs>
          <w:tab w:val="left" w:pos="1005"/>
        </w:tabs>
        <w:spacing w:after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 xml:space="preserve">Именуемый в дальнейшем </w:t>
      </w:r>
      <w:r w:rsidRPr="003D5D7E">
        <w:rPr>
          <w:rFonts w:ascii="Times New Roman" w:hAnsi="Times New Roman" w:cs="Times New Roman"/>
          <w:b/>
          <w:bCs/>
        </w:rPr>
        <w:t>«Потребитель»</w:t>
      </w:r>
      <w:r w:rsidRPr="003D5D7E">
        <w:rPr>
          <w:rFonts w:ascii="Times New Roman" w:hAnsi="Times New Roman" w:cs="Times New Roman"/>
        </w:rPr>
        <w:t>, с другой стороны, заключили настоящий договор о ниже следующем:</w:t>
      </w:r>
    </w:p>
    <w:p w:rsidR="008372E8" w:rsidRPr="003D5D7E" w:rsidRDefault="008372E8" w:rsidP="008372E8">
      <w:pPr>
        <w:pStyle w:val="a3"/>
        <w:numPr>
          <w:ilvl w:val="0"/>
          <w:numId w:val="1"/>
        </w:numPr>
        <w:tabs>
          <w:tab w:val="left" w:pos="1005"/>
        </w:tabs>
        <w:spacing w:after="0"/>
        <w:jc w:val="center"/>
        <w:rPr>
          <w:rFonts w:ascii="Times New Roman" w:hAnsi="Times New Roman" w:cs="Times New Roman"/>
          <w:b/>
          <w:bCs/>
        </w:rPr>
      </w:pPr>
      <w:r w:rsidRPr="003D5D7E">
        <w:rPr>
          <w:rFonts w:ascii="Times New Roman" w:hAnsi="Times New Roman" w:cs="Times New Roman"/>
          <w:b/>
          <w:bCs/>
        </w:rPr>
        <w:t>Предмет договора</w:t>
      </w:r>
    </w:p>
    <w:p w:rsidR="008372E8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 xml:space="preserve">По настоящему договору </w:t>
      </w:r>
      <w:proofErr w:type="spellStart"/>
      <w:r w:rsidRPr="00870664">
        <w:rPr>
          <w:rFonts w:ascii="Times New Roman" w:hAnsi="Times New Roman" w:cs="Times New Roman"/>
        </w:rPr>
        <w:t>Ресурсоснабжающая</w:t>
      </w:r>
      <w:proofErr w:type="spellEnd"/>
      <w:r w:rsidRPr="00870664">
        <w:rPr>
          <w:rFonts w:ascii="Times New Roman" w:hAnsi="Times New Roman" w:cs="Times New Roman"/>
        </w:rPr>
        <w:t xml:space="preserve"> организация</w:t>
      </w:r>
      <w:r w:rsidRPr="003D5D7E">
        <w:rPr>
          <w:rFonts w:ascii="Times New Roman" w:hAnsi="Times New Roman" w:cs="Times New Roman"/>
        </w:rPr>
        <w:t xml:space="preserve"> обязуется обеспечивать питьевой водой Потребителя в размере установленного лимита</w:t>
      </w:r>
      <w:r>
        <w:rPr>
          <w:rFonts w:ascii="Times New Roman" w:hAnsi="Times New Roman" w:cs="Times New Roman"/>
        </w:rPr>
        <w:t xml:space="preserve">   </w:t>
      </w:r>
      <w:r w:rsidRPr="003D5D7E">
        <w:rPr>
          <w:rFonts w:ascii="Times New Roman" w:hAnsi="Times New Roman" w:cs="Times New Roman"/>
        </w:rPr>
        <w:t>до</w:t>
      </w:r>
      <w:ins w:id="1" w:author="Финтиктиков Александр Яковлевич" w:date="2018-11-19T13:10:00Z">
        <w:r>
          <w:rPr>
            <w:rFonts w:ascii="Times New Roman" w:hAnsi="Times New Roman" w:cs="Times New Roman"/>
          </w:rPr>
          <w:t xml:space="preserve"> </w:t>
        </w:r>
      </w:ins>
      <w:del w:id="2" w:author="Финтиктиков Александр Яковлевич" w:date="2018-11-19T13:10:00Z">
        <w:r w:rsidRPr="003D5D7E" w:rsidDel="00BB1242">
          <w:rPr>
            <w:rFonts w:ascii="Times New Roman" w:hAnsi="Times New Roman" w:cs="Times New Roman"/>
          </w:rPr>
          <w:delText xml:space="preserve"> </w:delText>
        </w:r>
      </w:del>
      <w:r w:rsidRPr="003D5D7E">
        <w:rPr>
          <w:rFonts w:ascii="Times New Roman" w:hAnsi="Times New Roman" w:cs="Times New Roman"/>
        </w:rPr>
        <w:t>установки прибора учета воды</w:t>
      </w:r>
      <w:r>
        <w:rPr>
          <w:rFonts w:ascii="Times New Roman" w:hAnsi="Times New Roman" w:cs="Times New Roman"/>
        </w:rPr>
        <w:t>:</w:t>
      </w:r>
    </w:p>
    <w:p w:rsidR="008372E8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- 62,82</w:t>
      </w:r>
      <w:r w:rsidRPr="003D5D7E">
        <w:rPr>
          <w:rFonts w:ascii="Times New Roman" w:hAnsi="Times New Roman" w:cs="Times New Roman"/>
        </w:rPr>
        <w:t xml:space="preserve"> м.</w:t>
      </w:r>
      <w:r>
        <w:rPr>
          <w:rFonts w:ascii="Times New Roman" w:hAnsi="Times New Roman" w:cs="Times New Roman"/>
        </w:rPr>
        <w:t xml:space="preserve"> </w:t>
      </w:r>
      <w:r w:rsidRPr="003D5D7E">
        <w:rPr>
          <w:rFonts w:ascii="Times New Roman" w:hAnsi="Times New Roman" w:cs="Times New Roman"/>
        </w:rPr>
        <w:t xml:space="preserve">куб/год </w:t>
      </w:r>
      <w:r>
        <w:rPr>
          <w:rFonts w:ascii="Times New Roman" w:hAnsi="Times New Roman" w:cs="Times New Roman"/>
        </w:rPr>
        <w:t xml:space="preserve"> на 1 человека в многоквартирных и жилых домах с централизованным холодным водоснабжением, без централизованного водоотведения, </w:t>
      </w:r>
      <w:proofErr w:type="gramStart"/>
      <w:r>
        <w:rPr>
          <w:rFonts w:ascii="Times New Roman" w:hAnsi="Times New Roman" w:cs="Times New Roman"/>
        </w:rPr>
        <w:t>оборудованные</w:t>
      </w:r>
      <w:proofErr w:type="gramEnd"/>
      <w:r>
        <w:rPr>
          <w:rFonts w:ascii="Times New Roman" w:hAnsi="Times New Roman" w:cs="Times New Roman"/>
        </w:rPr>
        <w:t xml:space="preserve"> ваннами и душами;</w:t>
      </w:r>
    </w:p>
    <w:p w:rsidR="008372E8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- 41,99 м. куб/год на 1 человека в многоквартирных и жилых домах с централизованным холодным водоснабжением, без централизованного водоотведения.</w:t>
      </w:r>
    </w:p>
    <w:p w:rsidR="008372E8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- 17,99 м. куб/год на 1 человека в многоквартирных и жилых домах с водоразборной колонкой.</w:t>
      </w:r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>При исполнении настоящего договора стороны обязуются руководствоваться Гражданским Кодексом РФ, действующим законодательством, «Правилами пользования системами коммунального водоснабжения и канализации РФ», «Правилами предоставления коммунальных услуг», и положениями настоящего договора.</w:t>
      </w:r>
    </w:p>
    <w:p w:rsidR="008372E8" w:rsidRPr="003D5D7E" w:rsidRDefault="008372E8" w:rsidP="008372E8">
      <w:pPr>
        <w:pStyle w:val="a3"/>
        <w:numPr>
          <w:ilvl w:val="0"/>
          <w:numId w:val="1"/>
        </w:numPr>
        <w:tabs>
          <w:tab w:val="left" w:pos="1005"/>
        </w:tabs>
        <w:spacing w:after="0"/>
        <w:jc w:val="center"/>
        <w:rPr>
          <w:rFonts w:ascii="Times New Roman" w:hAnsi="Times New Roman" w:cs="Times New Roman"/>
          <w:b/>
          <w:bCs/>
        </w:rPr>
      </w:pPr>
      <w:r w:rsidRPr="003D5D7E">
        <w:rPr>
          <w:rFonts w:ascii="Times New Roman" w:hAnsi="Times New Roman" w:cs="Times New Roman"/>
          <w:b/>
          <w:bCs/>
        </w:rPr>
        <w:t>Учет количества отпущенной (полученной) питьевой воды</w:t>
      </w:r>
    </w:p>
    <w:p w:rsidR="008372E8" w:rsidRPr="003D5D7E" w:rsidRDefault="008372E8" w:rsidP="008372E8">
      <w:pPr>
        <w:pStyle w:val="a3"/>
        <w:numPr>
          <w:ilvl w:val="1"/>
          <w:numId w:val="1"/>
        </w:numPr>
        <w:tabs>
          <w:tab w:val="left" w:pos="1005"/>
        </w:tabs>
        <w:spacing w:after="0"/>
        <w:ind w:left="0" w:firstLine="284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>Учет полученной питьевой воды, ведение и хранение необходимой документации по учету, выполнение расчетов и составление отчетных документов по определению количества питьевой воды за расчетный период осуществляется Потребителем. Показания приборов учета записываются Потребителем в журнале учета показаний.</w:t>
      </w:r>
    </w:p>
    <w:p w:rsidR="008372E8" w:rsidRPr="003D5D7E" w:rsidRDefault="008372E8" w:rsidP="008372E8">
      <w:pPr>
        <w:pStyle w:val="a3"/>
        <w:numPr>
          <w:ilvl w:val="1"/>
          <w:numId w:val="1"/>
        </w:numPr>
        <w:tabs>
          <w:tab w:val="left" w:pos="1005"/>
        </w:tabs>
        <w:spacing w:after="0"/>
        <w:ind w:left="0" w:firstLine="284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>Количество полученной питьевой воды определяется Потребителем в соответствии с данными учета фактического потребления по показаниям средств измерений (приборов учета).</w:t>
      </w:r>
    </w:p>
    <w:p w:rsidR="008372E8" w:rsidRDefault="008372E8" w:rsidP="008372E8">
      <w:pPr>
        <w:pStyle w:val="a3"/>
        <w:numPr>
          <w:ilvl w:val="1"/>
          <w:numId w:val="1"/>
        </w:numPr>
        <w:tabs>
          <w:tab w:val="left" w:pos="1005"/>
        </w:tabs>
        <w:spacing w:after="0"/>
        <w:ind w:left="0" w:firstLine="284"/>
        <w:jc w:val="both"/>
        <w:rPr>
          <w:rFonts w:ascii="Times New Roman" w:hAnsi="Times New Roman" w:cs="Times New Roman"/>
        </w:rPr>
      </w:pPr>
      <w:r w:rsidRPr="00870664">
        <w:rPr>
          <w:rFonts w:ascii="Times New Roman" w:hAnsi="Times New Roman" w:cs="Times New Roman"/>
        </w:rPr>
        <w:t xml:space="preserve">Приборы учета приобретаются Потребителем и находятся в его </w:t>
      </w:r>
      <w:r>
        <w:rPr>
          <w:rFonts w:ascii="Times New Roman" w:hAnsi="Times New Roman" w:cs="Times New Roman"/>
          <w:color w:val="000000" w:themeColor="text1"/>
        </w:rPr>
        <w:t>собственности</w:t>
      </w:r>
      <w:r w:rsidRPr="00BA4EFE">
        <w:rPr>
          <w:rFonts w:ascii="Times New Roman" w:hAnsi="Times New Roman" w:cs="Times New Roman"/>
        </w:rPr>
        <w:t>.</w:t>
      </w:r>
      <w:r w:rsidRPr="00870664">
        <w:rPr>
          <w:rFonts w:ascii="Times New Roman" w:hAnsi="Times New Roman" w:cs="Times New Roman"/>
        </w:rPr>
        <w:t xml:space="preserve"> Приемка в эксплуатацию прибора учета осуществляется при участии представителя </w:t>
      </w:r>
      <w:proofErr w:type="spellStart"/>
      <w:r w:rsidRPr="00870664">
        <w:rPr>
          <w:rFonts w:ascii="Times New Roman" w:hAnsi="Times New Roman" w:cs="Times New Roman"/>
        </w:rPr>
        <w:t>Ресурсоснабжающ</w:t>
      </w:r>
      <w:r>
        <w:rPr>
          <w:rFonts w:ascii="Times New Roman" w:hAnsi="Times New Roman" w:cs="Times New Roman"/>
        </w:rPr>
        <w:t>ей</w:t>
      </w:r>
      <w:proofErr w:type="spellEnd"/>
      <w:r w:rsidRPr="00870664">
        <w:rPr>
          <w:rFonts w:ascii="Times New Roman" w:hAnsi="Times New Roman" w:cs="Times New Roman"/>
        </w:rPr>
        <w:t xml:space="preserve"> организаци</w:t>
      </w:r>
      <w:r>
        <w:rPr>
          <w:rFonts w:ascii="Times New Roman" w:hAnsi="Times New Roman" w:cs="Times New Roman"/>
        </w:rPr>
        <w:t>и.</w:t>
      </w:r>
    </w:p>
    <w:p w:rsidR="008372E8" w:rsidRPr="00870664" w:rsidRDefault="008372E8" w:rsidP="008372E8">
      <w:pPr>
        <w:pStyle w:val="a3"/>
        <w:numPr>
          <w:ilvl w:val="1"/>
          <w:numId w:val="1"/>
        </w:numPr>
        <w:tabs>
          <w:tab w:val="left" w:pos="1005"/>
        </w:tabs>
        <w:spacing w:after="0"/>
        <w:ind w:left="0" w:firstLine="284"/>
        <w:jc w:val="both"/>
        <w:rPr>
          <w:rFonts w:ascii="Times New Roman" w:hAnsi="Times New Roman" w:cs="Times New Roman"/>
        </w:rPr>
      </w:pPr>
      <w:r w:rsidRPr="00870664">
        <w:rPr>
          <w:rFonts w:ascii="Times New Roman" w:hAnsi="Times New Roman" w:cs="Times New Roman"/>
        </w:rPr>
        <w:t xml:space="preserve">Потребитель обязан ежемесячно 25 числа представлять сведения о расходе воды Поставщику. В случае неисправности прибора учета немедленно сообщить об этом </w:t>
      </w:r>
      <w:proofErr w:type="spellStart"/>
      <w:r w:rsidRPr="00870664">
        <w:rPr>
          <w:rFonts w:ascii="Times New Roman" w:hAnsi="Times New Roman" w:cs="Times New Roman"/>
        </w:rPr>
        <w:t>Ресурсоснабжающ</w:t>
      </w:r>
      <w:r>
        <w:rPr>
          <w:rFonts w:ascii="Times New Roman" w:hAnsi="Times New Roman" w:cs="Times New Roman"/>
        </w:rPr>
        <w:t>ую</w:t>
      </w:r>
      <w:proofErr w:type="spellEnd"/>
      <w:r w:rsidRPr="00870664">
        <w:rPr>
          <w:rFonts w:ascii="Times New Roman" w:hAnsi="Times New Roman" w:cs="Times New Roman"/>
        </w:rPr>
        <w:t xml:space="preserve"> организаци</w:t>
      </w:r>
      <w:r>
        <w:rPr>
          <w:rFonts w:ascii="Times New Roman" w:hAnsi="Times New Roman" w:cs="Times New Roman"/>
        </w:rPr>
        <w:t>ю</w:t>
      </w:r>
      <w:r w:rsidRPr="00870664">
        <w:rPr>
          <w:rFonts w:ascii="Times New Roman" w:hAnsi="Times New Roman" w:cs="Times New Roman"/>
        </w:rPr>
        <w:t xml:space="preserve"> (в течени</w:t>
      </w:r>
      <w:proofErr w:type="gramStart"/>
      <w:r w:rsidRPr="00870664">
        <w:rPr>
          <w:rFonts w:ascii="Times New Roman" w:hAnsi="Times New Roman" w:cs="Times New Roman"/>
        </w:rPr>
        <w:t>и</w:t>
      </w:r>
      <w:proofErr w:type="gramEnd"/>
      <w:r w:rsidRPr="00870664">
        <w:rPr>
          <w:rFonts w:ascii="Times New Roman" w:hAnsi="Times New Roman" w:cs="Times New Roman"/>
        </w:rPr>
        <w:t xml:space="preserve"> суток), а так же произвести </w:t>
      </w:r>
      <w:r>
        <w:rPr>
          <w:rFonts w:ascii="Times New Roman" w:hAnsi="Times New Roman" w:cs="Times New Roman"/>
        </w:rPr>
        <w:t xml:space="preserve">за свой счет </w:t>
      </w:r>
      <w:r w:rsidRPr="00870664">
        <w:rPr>
          <w:rFonts w:ascii="Times New Roman" w:hAnsi="Times New Roman" w:cs="Times New Roman"/>
        </w:rPr>
        <w:t>ремонт или замену неисправного прибора в течении 10 дней с момента обнаружения неисправности.</w:t>
      </w:r>
    </w:p>
    <w:p w:rsidR="008372E8" w:rsidRPr="003D5D7E" w:rsidRDefault="008372E8" w:rsidP="008372E8">
      <w:pPr>
        <w:pStyle w:val="a3"/>
        <w:numPr>
          <w:ilvl w:val="1"/>
          <w:numId w:val="1"/>
        </w:numPr>
        <w:tabs>
          <w:tab w:val="left" w:pos="1005"/>
        </w:tabs>
        <w:spacing w:after="0"/>
        <w:ind w:left="0" w:firstLine="284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 xml:space="preserve">В случае отсутствия или уклонения от установки прибора учета, а так же повреждении приборов учета, отсутствие пломб и не уведомление об этом </w:t>
      </w:r>
      <w:proofErr w:type="spellStart"/>
      <w:r w:rsidRPr="00870664">
        <w:rPr>
          <w:rFonts w:ascii="Times New Roman" w:hAnsi="Times New Roman" w:cs="Times New Roman"/>
        </w:rPr>
        <w:t>Ресурсоснабжающ</w:t>
      </w:r>
      <w:r>
        <w:rPr>
          <w:rFonts w:ascii="Times New Roman" w:hAnsi="Times New Roman" w:cs="Times New Roman"/>
        </w:rPr>
        <w:t>ей</w:t>
      </w:r>
      <w:proofErr w:type="spellEnd"/>
      <w:r w:rsidRPr="00870664">
        <w:rPr>
          <w:rFonts w:ascii="Times New Roman" w:hAnsi="Times New Roman" w:cs="Times New Roman"/>
        </w:rPr>
        <w:t xml:space="preserve"> организаци</w:t>
      </w:r>
      <w:r>
        <w:rPr>
          <w:rFonts w:ascii="Times New Roman" w:hAnsi="Times New Roman" w:cs="Times New Roman"/>
        </w:rPr>
        <w:t>и</w:t>
      </w:r>
      <w:r w:rsidRPr="003D5D7E">
        <w:rPr>
          <w:rFonts w:ascii="Times New Roman" w:hAnsi="Times New Roman" w:cs="Times New Roman"/>
        </w:rPr>
        <w:t>, количество израсходованной воды определяется</w:t>
      </w:r>
      <w:r w:rsidR="00B83DD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расчетным путем в порядке, определенном действующим законодательством России</w:t>
      </w:r>
      <w:r w:rsidRPr="003D5D7E">
        <w:rPr>
          <w:rFonts w:ascii="Times New Roman" w:hAnsi="Times New Roman" w:cs="Times New Roman"/>
        </w:rPr>
        <w:t>.</w:t>
      </w:r>
    </w:p>
    <w:p w:rsidR="008372E8" w:rsidRPr="003D5D7E" w:rsidRDefault="008372E8" w:rsidP="008372E8">
      <w:pPr>
        <w:pStyle w:val="a3"/>
        <w:numPr>
          <w:ilvl w:val="1"/>
          <w:numId w:val="1"/>
        </w:numPr>
        <w:tabs>
          <w:tab w:val="left" w:pos="1005"/>
        </w:tabs>
        <w:spacing w:after="0"/>
        <w:ind w:left="0" w:firstLine="284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 xml:space="preserve">При заборе воды из водозаборных колонок, количество отпущенной воды определяется расчетным </w:t>
      </w:r>
      <w:proofErr w:type="gramStart"/>
      <w:r w:rsidRPr="003D5D7E">
        <w:rPr>
          <w:rFonts w:ascii="Times New Roman" w:hAnsi="Times New Roman" w:cs="Times New Roman"/>
        </w:rPr>
        <w:t>путем</w:t>
      </w:r>
      <w:proofErr w:type="gramEnd"/>
      <w:r w:rsidRPr="003D5D7E">
        <w:rPr>
          <w:rFonts w:ascii="Times New Roman" w:hAnsi="Times New Roman" w:cs="Times New Roman"/>
        </w:rPr>
        <w:t xml:space="preserve"> согласно </w:t>
      </w:r>
      <w:r>
        <w:rPr>
          <w:rFonts w:ascii="Times New Roman" w:hAnsi="Times New Roman" w:cs="Times New Roman"/>
        </w:rPr>
        <w:t xml:space="preserve">установленным </w:t>
      </w:r>
      <w:r w:rsidRPr="003D5D7E">
        <w:rPr>
          <w:rFonts w:ascii="Times New Roman" w:hAnsi="Times New Roman" w:cs="Times New Roman"/>
        </w:rPr>
        <w:t>нормативам.</w:t>
      </w:r>
    </w:p>
    <w:p w:rsidR="008372E8" w:rsidRPr="003D5D7E" w:rsidRDefault="008372E8" w:rsidP="008372E8">
      <w:pPr>
        <w:pStyle w:val="a3"/>
        <w:numPr>
          <w:ilvl w:val="0"/>
          <w:numId w:val="1"/>
        </w:numPr>
        <w:tabs>
          <w:tab w:val="left" w:pos="1005"/>
        </w:tabs>
        <w:spacing w:before="240" w:after="120"/>
        <w:ind w:left="714" w:hanging="357"/>
        <w:jc w:val="center"/>
        <w:rPr>
          <w:rFonts w:ascii="Times New Roman" w:hAnsi="Times New Roman" w:cs="Times New Roman"/>
          <w:b/>
          <w:bCs/>
        </w:rPr>
      </w:pPr>
      <w:r w:rsidRPr="003D5D7E">
        <w:rPr>
          <w:rFonts w:ascii="Times New Roman" w:hAnsi="Times New Roman" w:cs="Times New Roman"/>
          <w:b/>
          <w:bCs/>
        </w:rPr>
        <w:t>Расчеты за отпуск (получения) питьевой воды</w:t>
      </w:r>
    </w:p>
    <w:p w:rsidR="008372E8" w:rsidRPr="003D5D7E" w:rsidRDefault="008372E8" w:rsidP="008372E8">
      <w:pPr>
        <w:pStyle w:val="a3"/>
        <w:numPr>
          <w:ilvl w:val="1"/>
          <w:numId w:val="1"/>
        </w:numPr>
        <w:tabs>
          <w:tab w:val="left" w:pos="1005"/>
        </w:tabs>
        <w:spacing w:before="60" w:after="60" w:line="240" w:lineRule="auto"/>
        <w:ind w:left="284" w:firstLine="74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>В связи с изменениями расходов на сырье, материалы, топливно</w:t>
      </w:r>
      <w:r>
        <w:rPr>
          <w:rFonts w:ascii="Times New Roman" w:hAnsi="Times New Roman" w:cs="Times New Roman"/>
        </w:rPr>
        <w:t>-</w:t>
      </w:r>
      <w:r w:rsidRPr="003D5D7E">
        <w:rPr>
          <w:rFonts w:ascii="Times New Roman" w:hAnsi="Times New Roman" w:cs="Times New Roman"/>
        </w:rPr>
        <w:t>энергетические ресурсы тарифы могут периодически изменяться.</w:t>
      </w:r>
    </w:p>
    <w:p w:rsidR="008372E8" w:rsidRPr="003D5D7E" w:rsidRDefault="008372E8" w:rsidP="008372E8">
      <w:pPr>
        <w:pStyle w:val="a3"/>
        <w:numPr>
          <w:ilvl w:val="1"/>
          <w:numId w:val="1"/>
        </w:numPr>
        <w:tabs>
          <w:tab w:val="left" w:pos="1005"/>
        </w:tabs>
        <w:spacing w:before="60" w:after="60" w:line="240" w:lineRule="auto"/>
        <w:ind w:left="284" w:firstLine="74"/>
        <w:jc w:val="both"/>
        <w:rPr>
          <w:rFonts w:ascii="Times New Roman" w:hAnsi="Times New Roman" w:cs="Times New Roman"/>
        </w:rPr>
      </w:pPr>
      <w:proofErr w:type="gramStart"/>
      <w:r w:rsidRPr="003D5D7E">
        <w:rPr>
          <w:rFonts w:ascii="Times New Roman" w:hAnsi="Times New Roman" w:cs="Times New Roman"/>
        </w:rPr>
        <w:t xml:space="preserve">Расчеты Потребителя с </w:t>
      </w:r>
      <w:proofErr w:type="spellStart"/>
      <w:r w:rsidRPr="00870664">
        <w:rPr>
          <w:rFonts w:ascii="Times New Roman" w:hAnsi="Times New Roman" w:cs="Times New Roman"/>
        </w:rPr>
        <w:t>Ресурсоснабжающ</w:t>
      </w:r>
      <w:r>
        <w:rPr>
          <w:rFonts w:ascii="Times New Roman" w:hAnsi="Times New Roman" w:cs="Times New Roman"/>
        </w:rPr>
        <w:t>ей</w:t>
      </w:r>
      <w:proofErr w:type="spellEnd"/>
      <w:r w:rsidRPr="00870664">
        <w:rPr>
          <w:rFonts w:ascii="Times New Roman" w:hAnsi="Times New Roman" w:cs="Times New Roman"/>
        </w:rPr>
        <w:t xml:space="preserve"> организаци</w:t>
      </w:r>
      <w:r>
        <w:rPr>
          <w:rFonts w:ascii="Times New Roman" w:hAnsi="Times New Roman" w:cs="Times New Roman"/>
        </w:rPr>
        <w:t>ей</w:t>
      </w:r>
      <w:r w:rsidRPr="0087066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 потребление питьевой </w:t>
      </w:r>
      <w:r w:rsidRPr="003D5D7E">
        <w:rPr>
          <w:rFonts w:ascii="Times New Roman" w:hAnsi="Times New Roman" w:cs="Times New Roman"/>
        </w:rPr>
        <w:t xml:space="preserve">воды без </w:t>
      </w:r>
      <w:r>
        <w:rPr>
          <w:rFonts w:ascii="Times New Roman" w:hAnsi="Times New Roman" w:cs="Times New Roman"/>
        </w:rPr>
        <w:t xml:space="preserve">использования </w:t>
      </w:r>
      <w:r w:rsidRPr="003D5D7E">
        <w:rPr>
          <w:rFonts w:ascii="Times New Roman" w:hAnsi="Times New Roman" w:cs="Times New Roman"/>
        </w:rPr>
        <w:t>средств</w:t>
      </w:r>
      <w:r>
        <w:rPr>
          <w:rFonts w:ascii="Times New Roman" w:hAnsi="Times New Roman" w:cs="Times New Roman"/>
        </w:rPr>
        <w:t xml:space="preserve"> измерений</w:t>
      </w:r>
      <w:r w:rsidRPr="003D5D7E">
        <w:rPr>
          <w:rFonts w:ascii="Times New Roman" w:hAnsi="Times New Roman" w:cs="Times New Roman"/>
        </w:rPr>
        <w:t xml:space="preserve">, с неисправными приборами или по истечении их </w:t>
      </w:r>
      <w:ins w:id="3" w:author="Финтиктиков Александр Яковлевич" w:date="2018-11-19T14:50:00Z">
        <w:r>
          <w:rPr>
            <w:rFonts w:ascii="Times New Roman" w:hAnsi="Times New Roman" w:cs="Times New Roman"/>
          </w:rPr>
          <w:t xml:space="preserve"> </w:t>
        </w:r>
      </w:ins>
      <w:proofErr w:type="spellStart"/>
      <w:r>
        <w:rPr>
          <w:rFonts w:ascii="Times New Roman" w:hAnsi="Times New Roman" w:cs="Times New Roman"/>
        </w:rPr>
        <w:t>межповерочного</w:t>
      </w:r>
      <w:proofErr w:type="spellEnd"/>
      <w:r>
        <w:rPr>
          <w:rFonts w:ascii="Times New Roman" w:hAnsi="Times New Roman" w:cs="Times New Roman"/>
        </w:rPr>
        <w:t xml:space="preserve"> </w:t>
      </w:r>
      <w:r w:rsidRPr="003D5D7E">
        <w:rPr>
          <w:rFonts w:ascii="Times New Roman" w:hAnsi="Times New Roman" w:cs="Times New Roman"/>
        </w:rPr>
        <w:t xml:space="preserve">срока, с нарушением целостности пломб на средствах измерения и при не </w:t>
      </w:r>
      <w:r w:rsidRPr="003D5D7E">
        <w:rPr>
          <w:rFonts w:ascii="Times New Roman" w:hAnsi="Times New Roman" w:cs="Times New Roman"/>
        </w:rPr>
        <w:lastRenderedPageBreak/>
        <w:t xml:space="preserve">обеспечении Потребителем представителя </w:t>
      </w:r>
      <w:proofErr w:type="spellStart"/>
      <w:r w:rsidRPr="00870664">
        <w:rPr>
          <w:rFonts w:ascii="Times New Roman" w:hAnsi="Times New Roman" w:cs="Times New Roman"/>
        </w:rPr>
        <w:t>Ресурсоснабжающ</w:t>
      </w:r>
      <w:r>
        <w:rPr>
          <w:rFonts w:ascii="Times New Roman" w:hAnsi="Times New Roman" w:cs="Times New Roman"/>
        </w:rPr>
        <w:t>ей</w:t>
      </w:r>
      <w:proofErr w:type="spellEnd"/>
      <w:r w:rsidRPr="00870664">
        <w:rPr>
          <w:rFonts w:ascii="Times New Roman" w:hAnsi="Times New Roman" w:cs="Times New Roman"/>
        </w:rPr>
        <w:t xml:space="preserve"> организаци</w:t>
      </w:r>
      <w:r>
        <w:rPr>
          <w:rFonts w:ascii="Times New Roman" w:hAnsi="Times New Roman" w:cs="Times New Roman"/>
        </w:rPr>
        <w:t>и</w:t>
      </w:r>
      <w:r w:rsidRPr="003D5D7E">
        <w:rPr>
          <w:rFonts w:ascii="Times New Roman" w:hAnsi="Times New Roman" w:cs="Times New Roman"/>
        </w:rPr>
        <w:t xml:space="preserve"> доступа к приборам учета </w:t>
      </w:r>
      <w:r>
        <w:rPr>
          <w:rFonts w:ascii="Times New Roman" w:hAnsi="Times New Roman" w:cs="Times New Roman"/>
        </w:rPr>
        <w:t xml:space="preserve">производятся </w:t>
      </w:r>
      <w:r w:rsidRPr="003D5D7E">
        <w:rPr>
          <w:rFonts w:ascii="Times New Roman" w:hAnsi="Times New Roman" w:cs="Times New Roman"/>
        </w:rPr>
        <w:t>в соответствии с настоящим договором, а количество отпущенной питьевой воды при этом определяется в соответствии с п.2.5</w:t>
      </w:r>
      <w:proofErr w:type="gramEnd"/>
      <w:r w:rsidRPr="003D5D7E">
        <w:rPr>
          <w:rFonts w:ascii="Times New Roman" w:hAnsi="Times New Roman" w:cs="Times New Roman"/>
        </w:rPr>
        <w:t>. настоящего договора.</w:t>
      </w:r>
    </w:p>
    <w:p w:rsidR="008372E8" w:rsidRPr="003D5D7E" w:rsidRDefault="008372E8" w:rsidP="008372E8">
      <w:pPr>
        <w:pStyle w:val="a3"/>
        <w:numPr>
          <w:ilvl w:val="1"/>
          <w:numId w:val="1"/>
        </w:numPr>
        <w:tabs>
          <w:tab w:val="left" w:pos="1005"/>
        </w:tabs>
        <w:spacing w:before="60" w:after="60" w:line="240" w:lineRule="auto"/>
        <w:ind w:left="284" w:firstLine="74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 xml:space="preserve">В случае если Потребитель </w:t>
      </w:r>
      <w:proofErr w:type="gramStart"/>
      <w:r w:rsidRPr="003D5D7E">
        <w:rPr>
          <w:rFonts w:ascii="Times New Roman" w:hAnsi="Times New Roman" w:cs="Times New Roman"/>
        </w:rPr>
        <w:t>ведет забор воды с водозаборных колонок расчет за услуги производится</w:t>
      </w:r>
      <w:proofErr w:type="gramEnd"/>
      <w:r w:rsidRPr="003D5D7E">
        <w:rPr>
          <w:rFonts w:ascii="Times New Roman" w:hAnsi="Times New Roman" w:cs="Times New Roman"/>
        </w:rPr>
        <w:t xml:space="preserve"> согласно норм</w:t>
      </w:r>
      <w:r>
        <w:rPr>
          <w:rFonts w:ascii="Times New Roman" w:hAnsi="Times New Roman" w:cs="Times New Roman"/>
        </w:rPr>
        <w:t>ам</w:t>
      </w:r>
      <w:r w:rsidRPr="003D5D7E">
        <w:rPr>
          <w:rFonts w:ascii="Times New Roman" w:hAnsi="Times New Roman" w:cs="Times New Roman"/>
        </w:rPr>
        <w:t xml:space="preserve"> и </w:t>
      </w:r>
      <w:r>
        <w:rPr>
          <w:rFonts w:ascii="Times New Roman" w:hAnsi="Times New Roman" w:cs="Times New Roman"/>
        </w:rPr>
        <w:t xml:space="preserve">тарифу, утвержденному </w:t>
      </w:r>
      <w:r w:rsidRPr="003D5D7E">
        <w:rPr>
          <w:rFonts w:ascii="Times New Roman" w:hAnsi="Times New Roman" w:cs="Times New Roman"/>
        </w:rPr>
        <w:t xml:space="preserve">на </w:t>
      </w:r>
      <w:r>
        <w:rPr>
          <w:rFonts w:ascii="Times New Roman" w:hAnsi="Times New Roman" w:cs="Times New Roman"/>
        </w:rPr>
        <w:t xml:space="preserve">соответствующий </w:t>
      </w:r>
      <w:r w:rsidRPr="003D5D7E">
        <w:rPr>
          <w:rFonts w:ascii="Times New Roman" w:hAnsi="Times New Roman" w:cs="Times New Roman"/>
        </w:rPr>
        <w:t>период.</w:t>
      </w:r>
    </w:p>
    <w:p w:rsidR="008372E8" w:rsidRPr="003D5D7E" w:rsidRDefault="008372E8" w:rsidP="008372E8">
      <w:pPr>
        <w:pStyle w:val="a3"/>
        <w:numPr>
          <w:ilvl w:val="1"/>
          <w:numId w:val="1"/>
        </w:numPr>
        <w:tabs>
          <w:tab w:val="left" w:pos="1005"/>
        </w:tabs>
        <w:spacing w:before="60" w:after="60" w:line="240" w:lineRule="auto"/>
        <w:ind w:left="284" w:firstLine="74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 xml:space="preserve">Оплата Потребителем коммунальных услуг производится наличными средствами в кассу </w:t>
      </w:r>
      <w:proofErr w:type="spellStart"/>
      <w:r w:rsidRPr="00870664">
        <w:rPr>
          <w:rFonts w:ascii="Times New Roman" w:hAnsi="Times New Roman" w:cs="Times New Roman"/>
        </w:rPr>
        <w:t>Ресурсоснабжающ</w:t>
      </w:r>
      <w:r>
        <w:rPr>
          <w:rFonts w:ascii="Times New Roman" w:hAnsi="Times New Roman" w:cs="Times New Roman"/>
        </w:rPr>
        <w:t>ей</w:t>
      </w:r>
      <w:proofErr w:type="spellEnd"/>
      <w:r w:rsidRPr="00870664">
        <w:rPr>
          <w:rFonts w:ascii="Times New Roman" w:hAnsi="Times New Roman" w:cs="Times New Roman"/>
        </w:rPr>
        <w:t xml:space="preserve"> организаци</w:t>
      </w:r>
      <w:r>
        <w:rPr>
          <w:rFonts w:ascii="Times New Roman" w:hAnsi="Times New Roman" w:cs="Times New Roman"/>
        </w:rPr>
        <w:t>и</w:t>
      </w:r>
      <w:r w:rsidRPr="003D5D7E">
        <w:rPr>
          <w:rFonts w:ascii="Times New Roman" w:hAnsi="Times New Roman" w:cs="Times New Roman"/>
        </w:rPr>
        <w:t>. Дополнительным соглашением сторон может быть предусмотрена иная форма оплаты коммунальных услуг.</w:t>
      </w:r>
    </w:p>
    <w:p w:rsidR="008372E8" w:rsidRPr="003D5D7E" w:rsidRDefault="008372E8" w:rsidP="008372E8">
      <w:pPr>
        <w:pStyle w:val="a3"/>
        <w:numPr>
          <w:ilvl w:val="1"/>
          <w:numId w:val="1"/>
        </w:numPr>
        <w:tabs>
          <w:tab w:val="left" w:pos="1005"/>
        </w:tabs>
        <w:spacing w:before="60" w:after="60" w:line="240" w:lineRule="auto"/>
        <w:ind w:left="284" w:firstLine="74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 xml:space="preserve">Оплата коммунальных услуг производиться не позднее 10 числа месяца, следующего за </w:t>
      </w:r>
      <w:proofErr w:type="gramStart"/>
      <w:r w:rsidRPr="003D5D7E">
        <w:rPr>
          <w:rFonts w:ascii="Times New Roman" w:hAnsi="Times New Roman" w:cs="Times New Roman"/>
        </w:rPr>
        <w:t>расчетным</w:t>
      </w:r>
      <w:proofErr w:type="gramEnd"/>
      <w:r w:rsidRPr="003D5D7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Потребитель,  несвоевременно и (или) не полностью оплативший за питьевую воду,</w:t>
      </w:r>
      <w:ins w:id="4" w:author="Финтиктиков Александр Яковлевич" w:date="2018-11-19T13:15:00Z">
        <w:r w:rsidRPr="00BB1242">
          <w:rPr>
            <w:rFonts w:ascii="Times New Roman" w:hAnsi="Times New Roman" w:cs="Times New Roman"/>
          </w:rPr>
          <w:t xml:space="preserve"> </w:t>
        </w:r>
      </w:ins>
      <w:r>
        <w:rPr>
          <w:rFonts w:ascii="Times New Roman" w:hAnsi="Times New Roman" w:cs="Times New Roman"/>
        </w:rPr>
        <w:t xml:space="preserve">обязан уплатить </w:t>
      </w:r>
      <w:proofErr w:type="spellStart"/>
      <w:r>
        <w:rPr>
          <w:rFonts w:ascii="Times New Roman" w:hAnsi="Times New Roman" w:cs="Times New Roman"/>
        </w:rPr>
        <w:t>Ресурсоснабжающей</w:t>
      </w:r>
      <w:proofErr w:type="spellEnd"/>
      <w:r>
        <w:rPr>
          <w:rFonts w:ascii="Times New Roman" w:hAnsi="Times New Roman" w:cs="Times New Roman"/>
        </w:rPr>
        <w:t xml:space="preserve"> организации пени в соответствии с частью 14 статьи 155 Жилищного кодекса РФ.</w:t>
      </w:r>
    </w:p>
    <w:p w:rsidR="008372E8" w:rsidRPr="003D5D7E" w:rsidRDefault="008372E8" w:rsidP="008372E8">
      <w:pPr>
        <w:pStyle w:val="a3"/>
        <w:numPr>
          <w:ilvl w:val="1"/>
          <w:numId w:val="1"/>
        </w:numPr>
        <w:tabs>
          <w:tab w:val="left" w:pos="1005"/>
        </w:tabs>
        <w:spacing w:before="60" w:after="60" w:line="240" w:lineRule="auto"/>
        <w:ind w:left="284" w:firstLine="74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 xml:space="preserve">Неуплата Потребителем за полученную питьевую воду может служить основанием для прекращения или ограничения </w:t>
      </w:r>
      <w:proofErr w:type="spellStart"/>
      <w:r w:rsidRPr="00870664">
        <w:rPr>
          <w:rFonts w:ascii="Times New Roman" w:hAnsi="Times New Roman" w:cs="Times New Roman"/>
        </w:rPr>
        <w:t>Ресурсоснабжающ</w:t>
      </w:r>
      <w:r>
        <w:rPr>
          <w:rFonts w:ascii="Times New Roman" w:hAnsi="Times New Roman" w:cs="Times New Roman"/>
        </w:rPr>
        <w:t>ей</w:t>
      </w:r>
      <w:proofErr w:type="spellEnd"/>
      <w:r w:rsidRPr="00870664">
        <w:rPr>
          <w:rFonts w:ascii="Times New Roman" w:hAnsi="Times New Roman" w:cs="Times New Roman"/>
        </w:rPr>
        <w:t xml:space="preserve"> организаци</w:t>
      </w:r>
      <w:r>
        <w:rPr>
          <w:rFonts w:ascii="Times New Roman" w:hAnsi="Times New Roman" w:cs="Times New Roman"/>
        </w:rPr>
        <w:t>ей</w:t>
      </w:r>
      <w:r w:rsidRPr="003D5D7E">
        <w:rPr>
          <w:rFonts w:ascii="Times New Roman" w:hAnsi="Times New Roman" w:cs="Times New Roman"/>
        </w:rPr>
        <w:t xml:space="preserve"> отпуска питьевой воды </w:t>
      </w:r>
      <w:proofErr w:type="gramStart"/>
      <w:r w:rsidRPr="003D5D7E">
        <w:rPr>
          <w:rFonts w:ascii="Times New Roman" w:hAnsi="Times New Roman" w:cs="Times New Roman"/>
        </w:rPr>
        <w:t>согласно Правил</w:t>
      </w:r>
      <w:proofErr w:type="gramEnd"/>
      <w:r w:rsidRPr="003D5D7E">
        <w:rPr>
          <w:rFonts w:ascii="Times New Roman" w:hAnsi="Times New Roman" w:cs="Times New Roman"/>
        </w:rPr>
        <w:t xml:space="preserve"> предоставления коммунальных услуг (далее Правила).</w:t>
      </w:r>
    </w:p>
    <w:p w:rsidR="008372E8" w:rsidRPr="003D5D7E" w:rsidRDefault="008372E8" w:rsidP="008372E8">
      <w:pPr>
        <w:pStyle w:val="a3"/>
        <w:numPr>
          <w:ilvl w:val="1"/>
          <w:numId w:val="1"/>
        </w:numPr>
        <w:tabs>
          <w:tab w:val="left" w:pos="1005"/>
        </w:tabs>
        <w:spacing w:before="60" w:after="60" w:line="240" w:lineRule="auto"/>
        <w:ind w:left="284" w:firstLine="74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>Основаниями для прекращения или ограничения отпуска питьевой воды могут служить и иные причины, например такие как:</w:t>
      </w:r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 xml:space="preserve">- прекращение энергоснабжения объектов </w:t>
      </w:r>
      <w:proofErr w:type="spellStart"/>
      <w:r w:rsidRPr="00870664">
        <w:rPr>
          <w:rFonts w:ascii="Times New Roman" w:hAnsi="Times New Roman" w:cs="Times New Roman"/>
        </w:rPr>
        <w:t>Ресурсоснабжающ</w:t>
      </w:r>
      <w:r>
        <w:rPr>
          <w:rFonts w:ascii="Times New Roman" w:hAnsi="Times New Roman" w:cs="Times New Roman"/>
        </w:rPr>
        <w:t>ей</w:t>
      </w:r>
      <w:proofErr w:type="spellEnd"/>
      <w:r>
        <w:rPr>
          <w:rFonts w:ascii="Times New Roman" w:hAnsi="Times New Roman" w:cs="Times New Roman"/>
        </w:rPr>
        <w:t xml:space="preserve"> организации</w:t>
      </w:r>
      <w:r w:rsidRPr="003D5D7E">
        <w:rPr>
          <w:rFonts w:ascii="Times New Roman" w:hAnsi="Times New Roman" w:cs="Times New Roman"/>
        </w:rPr>
        <w:t>;</w:t>
      </w:r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>- возникновение аварий;</w:t>
      </w:r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>- необходимость подачи питьевой воды к местам возникновения пожара;</w:t>
      </w:r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>- резкое ухудшение качества воды в источники питьевого водоснабжения;</w:t>
      </w:r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>- проведение планово-предупредительного ремонта.</w:t>
      </w:r>
    </w:p>
    <w:p w:rsidR="008372E8" w:rsidRPr="003D5D7E" w:rsidRDefault="008372E8" w:rsidP="008372E8">
      <w:pPr>
        <w:pStyle w:val="a3"/>
        <w:numPr>
          <w:ilvl w:val="0"/>
          <w:numId w:val="1"/>
        </w:numPr>
        <w:tabs>
          <w:tab w:val="left" w:pos="1005"/>
        </w:tabs>
        <w:spacing w:before="240" w:after="120"/>
        <w:ind w:left="714" w:hanging="357"/>
        <w:jc w:val="center"/>
        <w:rPr>
          <w:rFonts w:ascii="Times New Roman" w:hAnsi="Times New Roman" w:cs="Times New Roman"/>
          <w:b/>
          <w:bCs/>
        </w:rPr>
      </w:pPr>
      <w:r w:rsidRPr="003D5D7E">
        <w:rPr>
          <w:rFonts w:ascii="Times New Roman" w:hAnsi="Times New Roman" w:cs="Times New Roman"/>
          <w:b/>
          <w:bCs/>
        </w:rPr>
        <w:t xml:space="preserve">Обязанности, права и ответственность </w:t>
      </w:r>
      <w:proofErr w:type="spellStart"/>
      <w:r w:rsidRPr="00870664">
        <w:rPr>
          <w:rFonts w:ascii="Times New Roman" w:hAnsi="Times New Roman" w:cs="Times New Roman"/>
          <w:b/>
          <w:bCs/>
        </w:rPr>
        <w:t>Ресурсоснабжающ</w:t>
      </w:r>
      <w:r>
        <w:rPr>
          <w:rFonts w:ascii="Times New Roman" w:hAnsi="Times New Roman" w:cs="Times New Roman"/>
          <w:b/>
          <w:bCs/>
        </w:rPr>
        <w:t>ей</w:t>
      </w:r>
      <w:proofErr w:type="spellEnd"/>
      <w:r w:rsidRPr="00870664">
        <w:rPr>
          <w:rFonts w:ascii="Times New Roman" w:hAnsi="Times New Roman" w:cs="Times New Roman"/>
          <w:b/>
          <w:bCs/>
        </w:rPr>
        <w:t xml:space="preserve"> организаци</w:t>
      </w:r>
      <w:r>
        <w:rPr>
          <w:rFonts w:ascii="Times New Roman" w:hAnsi="Times New Roman" w:cs="Times New Roman"/>
          <w:b/>
          <w:bCs/>
        </w:rPr>
        <w:t>и</w:t>
      </w:r>
      <w:r w:rsidRPr="003D5D7E">
        <w:rPr>
          <w:rFonts w:ascii="Times New Roman" w:hAnsi="Times New Roman" w:cs="Times New Roman"/>
          <w:b/>
          <w:bCs/>
        </w:rPr>
        <w:t xml:space="preserve"> и Потребителя</w:t>
      </w:r>
    </w:p>
    <w:p w:rsidR="008372E8" w:rsidRPr="003D5D7E" w:rsidRDefault="008372E8" w:rsidP="008372E8">
      <w:pPr>
        <w:pStyle w:val="a3"/>
        <w:numPr>
          <w:ilvl w:val="1"/>
          <w:numId w:val="1"/>
        </w:numPr>
        <w:tabs>
          <w:tab w:val="left" w:pos="1005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proofErr w:type="spellStart"/>
      <w:r w:rsidRPr="00870664">
        <w:rPr>
          <w:rFonts w:ascii="Times New Roman" w:hAnsi="Times New Roman" w:cs="Times New Roman"/>
        </w:rPr>
        <w:t>Ресурсоснабжающая</w:t>
      </w:r>
      <w:proofErr w:type="spellEnd"/>
      <w:r w:rsidRPr="00870664">
        <w:rPr>
          <w:rFonts w:ascii="Times New Roman" w:hAnsi="Times New Roman" w:cs="Times New Roman"/>
        </w:rPr>
        <w:t xml:space="preserve"> организация</w:t>
      </w:r>
      <w:r w:rsidRPr="003D5D7E">
        <w:rPr>
          <w:rFonts w:ascii="Times New Roman" w:hAnsi="Times New Roman" w:cs="Times New Roman"/>
        </w:rPr>
        <w:t xml:space="preserve"> имеет право:</w:t>
      </w:r>
    </w:p>
    <w:p w:rsidR="008372E8" w:rsidRPr="003D5D7E" w:rsidDel="007434CF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del w:id="5" w:author="Финтиктиков Александр Яковлевич" w:date="2018-11-19T17:18:00Z"/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>- приостановить или ограничить предоставление коммунальных услуг после письменного предписания (уведомления) потребителя в случае</w:t>
      </w:r>
      <w:r>
        <w:rPr>
          <w:rFonts w:ascii="Times New Roman" w:hAnsi="Times New Roman" w:cs="Times New Roman"/>
        </w:rPr>
        <w:t xml:space="preserve"> неоплаты или </w:t>
      </w:r>
      <w:r w:rsidRPr="003D5D7E">
        <w:rPr>
          <w:rFonts w:ascii="Times New Roman" w:hAnsi="Times New Roman" w:cs="Times New Roman"/>
        </w:rPr>
        <w:t xml:space="preserve">неполной оплаты потребителем коммунальных услуг. </w:t>
      </w:r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 xml:space="preserve">- осуществлять </w:t>
      </w:r>
      <w:proofErr w:type="gramStart"/>
      <w:r w:rsidRPr="003D5D7E">
        <w:rPr>
          <w:rFonts w:ascii="Times New Roman" w:hAnsi="Times New Roman" w:cs="Times New Roman"/>
        </w:rPr>
        <w:t>контроль за</w:t>
      </w:r>
      <w:proofErr w:type="gramEnd"/>
      <w:r w:rsidRPr="003D5D7E">
        <w:rPr>
          <w:rFonts w:ascii="Times New Roman" w:hAnsi="Times New Roman" w:cs="Times New Roman"/>
        </w:rPr>
        <w:t xml:space="preserve"> потреблением услуг путем проведения осмотров состояния инженерного оборудования потребителя.</w:t>
      </w:r>
    </w:p>
    <w:p w:rsidR="008372E8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 xml:space="preserve">- приостановить или ограничить предоставление коммунальных услуг </w:t>
      </w:r>
      <w:r>
        <w:rPr>
          <w:rFonts w:ascii="Times New Roman" w:hAnsi="Times New Roman" w:cs="Times New Roman"/>
        </w:rPr>
        <w:t xml:space="preserve">в порядке, установленном действующим законодательством РФ и настоящим договором. </w:t>
      </w:r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 xml:space="preserve">- осуществлять </w:t>
      </w:r>
      <w:proofErr w:type="gramStart"/>
      <w:r w:rsidRPr="003D5D7E">
        <w:rPr>
          <w:rFonts w:ascii="Times New Roman" w:hAnsi="Times New Roman" w:cs="Times New Roman"/>
        </w:rPr>
        <w:t>контроль за</w:t>
      </w:r>
      <w:proofErr w:type="gramEnd"/>
      <w:r w:rsidRPr="003D5D7E">
        <w:rPr>
          <w:rFonts w:ascii="Times New Roman" w:hAnsi="Times New Roman" w:cs="Times New Roman"/>
        </w:rPr>
        <w:t xml:space="preserve"> правильностью учета объемов водопотребления Потребителем.</w:t>
      </w:r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 xml:space="preserve">4.2.  </w:t>
      </w:r>
      <w:proofErr w:type="spellStart"/>
      <w:r w:rsidRPr="000A4066">
        <w:rPr>
          <w:rFonts w:ascii="Times New Roman" w:hAnsi="Times New Roman" w:cs="Times New Roman"/>
        </w:rPr>
        <w:t>Ресурсоснабжающая</w:t>
      </w:r>
      <w:proofErr w:type="spellEnd"/>
      <w:r w:rsidRPr="000A4066">
        <w:rPr>
          <w:rFonts w:ascii="Times New Roman" w:hAnsi="Times New Roman" w:cs="Times New Roman"/>
        </w:rPr>
        <w:t xml:space="preserve"> организация </w:t>
      </w:r>
      <w:r w:rsidRPr="003D5D7E">
        <w:rPr>
          <w:rFonts w:ascii="Times New Roman" w:hAnsi="Times New Roman" w:cs="Times New Roman"/>
        </w:rPr>
        <w:t>обязан</w:t>
      </w:r>
      <w:r>
        <w:rPr>
          <w:rFonts w:ascii="Times New Roman" w:hAnsi="Times New Roman" w:cs="Times New Roman"/>
        </w:rPr>
        <w:t>а</w:t>
      </w:r>
      <w:r w:rsidRPr="003D5D7E">
        <w:rPr>
          <w:rFonts w:ascii="Times New Roman" w:hAnsi="Times New Roman" w:cs="Times New Roman"/>
        </w:rPr>
        <w:t>:</w:t>
      </w:r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>- предоставлять услуги установленного качества (потребительских свойств и режима предоставления);</w:t>
      </w:r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>- своевременно информировать потребителя об изменении качества услуг;</w:t>
      </w:r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>- обеспечивать надлежащую эксплуатацию и функционирование систем водоснабжения и канализации в соответствии с требованиями нормативно-технической документации;</w:t>
      </w:r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>- обеспечивать выполнение условий настоящего договора, а так же условий законодательных и нормативных документов, предусмотренных п. 1.2.;</w:t>
      </w:r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>- предупреждать Потребителя, органы местного самоуправления и соответствующие органы государственного надзора о прекращении (ограничении) отпуска питьевой воды в порядке и случаях, предусмотренных действующим законодательством РФ;</w:t>
      </w:r>
    </w:p>
    <w:p w:rsidR="008372E8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своевременно </w:t>
      </w:r>
      <w:r w:rsidRPr="003D5D7E">
        <w:rPr>
          <w:rFonts w:ascii="Times New Roman" w:hAnsi="Times New Roman" w:cs="Times New Roman"/>
        </w:rPr>
        <w:t>принимать необходимые меры по своевременной ликвидации аварий и повреждений на системах водоснабжения</w:t>
      </w:r>
      <w:r>
        <w:rPr>
          <w:rFonts w:ascii="Times New Roman" w:hAnsi="Times New Roman" w:cs="Times New Roman"/>
        </w:rPr>
        <w:t>.</w:t>
      </w:r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>4.3.     Потребитель обязуется:</w:t>
      </w:r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>- обеспечивать выполнение условий настоящего договора и действующего законодательства РФ, своевременно, в установленные договором сроки, оплачивать предоставления услуг;</w:t>
      </w:r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lastRenderedPageBreak/>
        <w:t>- рационально использовать услуги по прямому назначению;</w:t>
      </w:r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>- не совершать действий, нарушающих порядок пользования услугами, установленных договором и Правилами;</w:t>
      </w:r>
    </w:p>
    <w:p w:rsidR="008372E8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ins w:id="6" w:author="Финтиктиков Александр Яковлевич" w:date="2018-11-19T13:32:00Z"/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>- соблюдать требования техники безопасности при пользовании услугами;</w:t>
      </w:r>
      <w:ins w:id="7" w:author="Финтиктиков Александр Яковлевич" w:date="2018-11-19T13:32:00Z">
        <w:r w:rsidRPr="00B91DFA">
          <w:rPr>
            <w:rFonts w:ascii="Times New Roman" w:hAnsi="Times New Roman" w:cs="Times New Roman"/>
          </w:rPr>
          <w:t xml:space="preserve"> </w:t>
        </w:r>
      </w:ins>
    </w:p>
    <w:p w:rsidR="008372E8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обеспечивать эксплуатацию систем водоснабжения и канализации в соответствии с требованиями нормативно-технологической документации;</w:t>
      </w:r>
      <w:ins w:id="8" w:author="Финтиктиков Александр Яковлевич" w:date="2018-11-19T13:32:00Z">
        <w:r w:rsidRPr="003D5D7E">
          <w:rPr>
            <w:rFonts w:ascii="Times New Roman" w:hAnsi="Times New Roman" w:cs="Times New Roman"/>
          </w:rPr>
          <w:t xml:space="preserve"> </w:t>
        </w:r>
      </w:ins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своевременно производить необходимый ремонт водопроводных сетей до места врезки в коллектор Поставщика (акт разграничения ответственности сторон прилагается);</w:t>
      </w:r>
      <w:ins w:id="9" w:author="Финтиктиков Александр Яковлевич" w:date="2018-11-19T13:32:00Z">
        <w:r w:rsidRPr="003D5D7E">
          <w:rPr>
            <w:rFonts w:ascii="Times New Roman" w:hAnsi="Times New Roman" w:cs="Times New Roman"/>
          </w:rPr>
          <w:t xml:space="preserve"> </w:t>
        </w:r>
      </w:ins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 xml:space="preserve">- допускать представителей </w:t>
      </w:r>
      <w:proofErr w:type="spellStart"/>
      <w:r w:rsidRPr="000A4066">
        <w:rPr>
          <w:rFonts w:ascii="Times New Roman" w:hAnsi="Times New Roman" w:cs="Times New Roman"/>
        </w:rPr>
        <w:t>Ресурсоснабжающ</w:t>
      </w:r>
      <w:r>
        <w:rPr>
          <w:rFonts w:ascii="Times New Roman" w:hAnsi="Times New Roman" w:cs="Times New Roman"/>
        </w:rPr>
        <w:t>ей</w:t>
      </w:r>
      <w:proofErr w:type="spellEnd"/>
      <w:r w:rsidRPr="000A4066">
        <w:rPr>
          <w:rFonts w:ascii="Times New Roman" w:hAnsi="Times New Roman" w:cs="Times New Roman"/>
        </w:rPr>
        <w:t xml:space="preserve"> организаци</w:t>
      </w:r>
      <w:r>
        <w:rPr>
          <w:rFonts w:ascii="Times New Roman" w:hAnsi="Times New Roman" w:cs="Times New Roman"/>
        </w:rPr>
        <w:t>и</w:t>
      </w:r>
      <w:r w:rsidRPr="003D5D7E">
        <w:rPr>
          <w:rFonts w:ascii="Times New Roman" w:hAnsi="Times New Roman" w:cs="Times New Roman"/>
        </w:rPr>
        <w:t xml:space="preserve"> для устранения аварий, осуществления контрольных функций и выполнять предписания </w:t>
      </w:r>
      <w:proofErr w:type="spellStart"/>
      <w:r w:rsidRPr="000A4066">
        <w:rPr>
          <w:rFonts w:ascii="Times New Roman" w:hAnsi="Times New Roman" w:cs="Times New Roman"/>
        </w:rPr>
        <w:t>Ресурсоснабжающ</w:t>
      </w:r>
      <w:r>
        <w:rPr>
          <w:rFonts w:ascii="Times New Roman" w:hAnsi="Times New Roman" w:cs="Times New Roman"/>
        </w:rPr>
        <w:t>ей</w:t>
      </w:r>
      <w:proofErr w:type="spellEnd"/>
      <w:r w:rsidRPr="000A4066">
        <w:rPr>
          <w:rFonts w:ascii="Times New Roman" w:hAnsi="Times New Roman" w:cs="Times New Roman"/>
        </w:rPr>
        <w:t xml:space="preserve"> организаци</w:t>
      </w:r>
      <w:r>
        <w:rPr>
          <w:rFonts w:ascii="Times New Roman" w:hAnsi="Times New Roman" w:cs="Times New Roman"/>
        </w:rPr>
        <w:t>и</w:t>
      </w:r>
      <w:r w:rsidRPr="003D5D7E">
        <w:rPr>
          <w:rFonts w:ascii="Times New Roman" w:hAnsi="Times New Roman" w:cs="Times New Roman"/>
        </w:rPr>
        <w:t xml:space="preserve"> по замене приборов учета, неисправных задвижек на обводных линиях;</w:t>
      </w:r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4.4. </w:t>
      </w:r>
      <w:r w:rsidRPr="003D5D7E">
        <w:rPr>
          <w:rFonts w:ascii="Times New Roman" w:hAnsi="Times New Roman" w:cs="Times New Roman"/>
        </w:rPr>
        <w:t>Потребител</w:t>
      </w:r>
      <w:r>
        <w:rPr>
          <w:rFonts w:ascii="Times New Roman" w:hAnsi="Times New Roman" w:cs="Times New Roman"/>
        </w:rPr>
        <w:t>ю</w:t>
      </w:r>
      <w:r w:rsidRPr="003D5D7E">
        <w:rPr>
          <w:rFonts w:ascii="Times New Roman" w:hAnsi="Times New Roman" w:cs="Times New Roman"/>
        </w:rPr>
        <w:t xml:space="preserve"> запрещается:</w:t>
      </w:r>
    </w:p>
    <w:p w:rsidR="008372E8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 xml:space="preserve">- переоборудовать внутренние инженерные сети без разрешения </w:t>
      </w:r>
      <w:proofErr w:type="spellStart"/>
      <w:r>
        <w:rPr>
          <w:rFonts w:ascii="Times New Roman" w:hAnsi="Times New Roman" w:cs="Times New Roman"/>
        </w:rPr>
        <w:t>Ресурсоснабжающей</w:t>
      </w:r>
      <w:proofErr w:type="spellEnd"/>
      <w:r>
        <w:rPr>
          <w:rFonts w:ascii="Times New Roman" w:hAnsi="Times New Roman" w:cs="Times New Roman"/>
        </w:rPr>
        <w:t xml:space="preserve"> организации; </w:t>
      </w:r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 xml:space="preserve">- устанавливать индивидуальные приборы очистки воды, не имеющие технических паспортов (свидетельств), </w:t>
      </w:r>
      <w:r>
        <w:rPr>
          <w:rFonts w:ascii="Times New Roman" w:hAnsi="Times New Roman" w:cs="Times New Roman"/>
        </w:rPr>
        <w:t xml:space="preserve">с истекшим сроком поверки, </w:t>
      </w:r>
      <w:r w:rsidRPr="003D5D7E">
        <w:rPr>
          <w:rFonts w:ascii="Times New Roman" w:hAnsi="Times New Roman" w:cs="Times New Roman"/>
        </w:rPr>
        <w:t>не отвечающие требованиям безопасности эксплуатации и санитарно-гигиеническим нормам;</w:t>
      </w:r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>- нарушать имеющиеся схемы учета услуг;</w:t>
      </w:r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5</w:t>
      </w:r>
      <w:r w:rsidRPr="003D5D7E">
        <w:rPr>
          <w:rFonts w:ascii="Times New Roman" w:hAnsi="Times New Roman" w:cs="Times New Roman"/>
        </w:rPr>
        <w:t>. Потребитель имеет право:</w:t>
      </w:r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>- на получение услуг установленного качества, безопасных для его жизни и здоровья;</w:t>
      </w:r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>- на государственную и судебную защиту в соответствии с законодательством РФ в случае нарушения его прав;</w:t>
      </w:r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>- получать информацию о лимитах водопотребления, изменения условий оплаты и тарифов;</w:t>
      </w:r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 xml:space="preserve">4.5.   </w:t>
      </w:r>
      <w:proofErr w:type="spellStart"/>
      <w:r w:rsidRPr="000A4066">
        <w:rPr>
          <w:rFonts w:ascii="Times New Roman" w:hAnsi="Times New Roman" w:cs="Times New Roman"/>
        </w:rPr>
        <w:t>Ресурсоснабжающая</w:t>
      </w:r>
      <w:proofErr w:type="spellEnd"/>
      <w:r w:rsidRPr="000A4066">
        <w:rPr>
          <w:rFonts w:ascii="Times New Roman" w:hAnsi="Times New Roman" w:cs="Times New Roman"/>
        </w:rPr>
        <w:t xml:space="preserve"> организация</w:t>
      </w:r>
      <w:r w:rsidRPr="003D5D7E">
        <w:rPr>
          <w:rFonts w:ascii="Times New Roman" w:hAnsi="Times New Roman" w:cs="Times New Roman"/>
        </w:rPr>
        <w:t xml:space="preserve"> несет ответственность:</w:t>
      </w:r>
    </w:p>
    <w:p w:rsidR="008372E8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ins w:id="10" w:author="Финтиктиков Александр Яковлевич" w:date="2018-11-19T13:33:00Z"/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>- за качество предоставления услуг в соответствии с з</w:t>
      </w:r>
      <w:r>
        <w:rPr>
          <w:rFonts w:ascii="Times New Roman" w:hAnsi="Times New Roman" w:cs="Times New Roman"/>
        </w:rPr>
        <w:t xml:space="preserve">аконодательством РФ, настоящими </w:t>
      </w:r>
      <w:r w:rsidRPr="003D5D7E">
        <w:rPr>
          <w:rFonts w:ascii="Times New Roman" w:hAnsi="Times New Roman" w:cs="Times New Roman"/>
        </w:rPr>
        <w:t>Правилами и договором;</w:t>
      </w:r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spellStart"/>
      <w:r w:rsidRPr="000A4066">
        <w:rPr>
          <w:rFonts w:ascii="Times New Roman" w:hAnsi="Times New Roman" w:cs="Times New Roman"/>
        </w:rPr>
        <w:t>Ресурсоснабжающая</w:t>
      </w:r>
      <w:proofErr w:type="spellEnd"/>
      <w:r w:rsidRPr="000A4066">
        <w:rPr>
          <w:rFonts w:ascii="Times New Roman" w:hAnsi="Times New Roman" w:cs="Times New Roman"/>
        </w:rPr>
        <w:t xml:space="preserve"> организация</w:t>
      </w:r>
      <w:r w:rsidRPr="003D5D7E">
        <w:rPr>
          <w:rFonts w:ascii="Times New Roman" w:hAnsi="Times New Roman" w:cs="Times New Roman"/>
        </w:rPr>
        <w:t xml:space="preserve"> освобождается от ответственности за нарушение качества предоставления услуг, если докажет, что оно произошло вследствие непреодолимой силы;</w:t>
      </w:r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>4.6.  Потребитель несет ответственность:</w:t>
      </w:r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 xml:space="preserve">- за вред, причинённый </w:t>
      </w:r>
      <w:proofErr w:type="spellStart"/>
      <w:r w:rsidRPr="00DF34BE">
        <w:rPr>
          <w:rFonts w:ascii="Times New Roman" w:hAnsi="Times New Roman" w:cs="Times New Roman"/>
        </w:rPr>
        <w:t>Ресурсоснабжающая</w:t>
      </w:r>
      <w:proofErr w:type="spellEnd"/>
      <w:r w:rsidRPr="00DF34BE">
        <w:rPr>
          <w:rFonts w:ascii="Times New Roman" w:hAnsi="Times New Roman" w:cs="Times New Roman"/>
        </w:rPr>
        <w:t xml:space="preserve"> организация</w:t>
      </w:r>
      <w:r w:rsidRPr="003D5D7E">
        <w:rPr>
          <w:rFonts w:ascii="Times New Roman" w:hAnsi="Times New Roman" w:cs="Times New Roman"/>
        </w:rPr>
        <w:t xml:space="preserve"> или системам коммунального водоснабжения</w:t>
      </w:r>
      <w:ins w:id="11" w:author="Финтиктиков Александр Яковлевич" w:date="2018-11-19T14:48:00Z">
        <w:r>
          <w:rPr>
            <w:rFonts w:ascii="Times New Roman" w:hAnsi="Times New Roman" w:cs="Times New Roman"/>
          </w:rPr>
          <w:t>,</w:t>
        </w:r>
      </w:ins>
      <w:r w:rsidRPr="003D5D7E">
        <w:rPr>
          <w:rFonts w:ascii="Times New Roman" w:hAnsi="Times New Roman" w:cs="Times New Roman"/>
        </w:rPr>
        <w:t xml:space="preserve"> в соответствии с законодательство РФ;</w:t>
      </w:r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>- за целостность и сохранность пломб на приборах учета, задвижке обводной линии и других водонапорных устройствах, находящихся в его хозяйственном ведении;</w:t>
      </w:r>
    </w:p>
    <w:p w:rsidR="008372E8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ins w:id="12" w:author="Финтиктиков Александр Яковлевич" w:date="2018-11-19T13:34:00Z"/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>- за достоверность информации по учету полученной питьевой воды;</w:t>
      </w:r>
    </w:p>
    <w:p w:rsidR="008372E8" w:rsidRDefault="008372E8" w:rsidP="008372E8">
      <w:pPr>
        <w:pStyle w:val="a3"/>
        <w:tabs>
          <w:tab w:val="left" w:pos="1005"/>
        </w:tabs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 несвоевременную и (или) неполную оплату оказанных услуг.</w:t>
      </w:r>
      <w:ins w:id="13" w:author="Финтиктиков Александр Яковлевич" w:date="2018-11-19T13:34:00Z">
        <w:r>
          <w:rPr>
            <w:rFonts w:ascii="Times New Roman" w:hAnsi="Times New Roman" w:cs="Times New Roman"/>
          </w:rPr>
          <w:t xml:space="preserve"> </w:t>
        </w:r>
      </w:ins>
    </w:p>
    <w:p w:rsidR="008372E8" w:rsidRPr="003D5D7E" w:rsidRDefault="008372E8" w:rsidP="008372E8">
      <w:pPr>
        <w:pStyle w:val="a3"/>
        <w:tabs>
          <w:tab w:val="left" w:pos="1005"/>
        </w:tabs>
        <w:spacing w:after="0"/>
        <w:ind w:left="0"/>
        <w:jc w:val="center"/>
        <w:rPr>
          <w:rFonts w:ascii="Times New Roman" w:hAnsi="Times New Roman" w:cs="Times New Roman"/>
          <w:b/>
          <w:bCs/>
        </w:rPr>
      </w:pPr>
      <w:r w:rsidRPr="003D5D7E">
        <w:rPr>
          <w:rFonts w:ascii="Times New Roman" w:hAnsi="Times New Roman" w:cs="Times New Roman"/>
          <w:b/>
          <w:bCs/>
        </w:rPr>
        <w:t>Прочие условия</w:t>
      </w:r>
    </w:p>
    <w:p w:rsidR="008372E8" w:rsidRPr="003D5D7E" w:rsidRDefault="008372E8" w:rsidP="008372E8">
      <w:pPr>
        <w:pStyle w:val="a3"/>
        <w:numPr>
          <w:ilvl w:val="1"/>
          <w:numId w:val="1"/>
        </w:numPr>
        <w:tabs>
          <w:tab w:val="left" w:pos="1005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 xml:space="preserve">При исполнении настоящего договора, а так же по всем </w:t>
      </w:r>
      <w:proofErr w:type="gramStart"/>
      <w:r w:rsidRPr="003D5D7E">
        <w:rPr>
          <w:rFonts w:ascii="Times New Roman" w:hAnsi="Times New Roman" w:cs="Times New Roman"/>
        </w:rPr>
        <w:t>вопросам</w:t>
      </w:r>
      <w:proofErr w:type="gramEnd"/>
      <w:r w:rsidRPr="003D5D7E">
        <w:rPr>
          <w:rFonts w:ascii="Times New Roman" w:hAnsi="Times New Roman" w:cs="Times New Roman"/>
        </w:rPr>
        <w:t xml:space="preserve"> не нашедшим отражения в настоящем договоре стороны руководствуются действующим законодательством РФ.</w:t>
      </w:r>
    </w:p>
    <w:p w:rsidR="008372E8" w:rsidRPr="003D5D7E" w:rsidRDefault="008372E8" w:rsidP="008372E8">
      <w:pPr>
        <w:pStyle w:val="a3"/>
        <w:numPr>
          <w:ilvl w:val="1"/>
          <w:numId w:val="1"/>
        </w:numPr>
        <w:tabs>
          <w:tab w:val="left" w:pos="1005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D5D7E">
        <w:rPr>
          <w:rFonts w:ascii="Times New Roman" w:hAnsi="Times New Roman" w:cs="Times New Roman"/>
        </w:rPr>
        <w:t>Договор вступает в силу с момента его подписания сторонами и действует до «</w:t>
      </w:r>
      <w:r>
        <w:rPr>
          <w:rFonts w:ascii="Times New Roman" w:hAnsi="Times New Roman" w:cs="Times New Roman"/>
        </w:rPr>
        <w:t xml:space="preserve">31 </w:t>
      </w:r>
      <w:r w:rsidRPr="003D5D7E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декабря 2018 </w:t>
      </w:r>
      <w:r w:rsidRPr="003D5D7E">
        <w:rPr>
          <w:rFonts w:ascii="Times New Roman" w:hAnsi="Times New Roman" w:cs="Times New Roman"/>
        </w:rPr>
        <w:t xml:space="preserve">г. Настоящий договор считается продленным на </w:t>
      </w:r>
      <w:r>
        <w:rPr>
          <w:rFonts w:ascii="Times New Roman" w:hAnsi="Times New Roman" w:cs="Times New Roman"/>
        </w:rPr>
        <w:t xml:space="preserve">следующий календарный год  </w:t>
      </w:r>
      <w:r w:rsidRPr="003D5D7E">
        <w:rPr>
          <w:rFonts w:ascii="Times New Roman" w:hAnsi="Times New Roman" w:cs="Times New Roman"/>
        </w:rPr>
        <w:t>на тех же условиях, если за 15 дней до окончания срока его действия ни одна из сторон не заявит о его прекращении или изменении либо о заключении нового договора.</w:t>
      </w:r>
      <w:proofErr w:type="gramEnd"/>
    </w:p>
    <w:p w:rsidR="008372E8" w:rsidRPr="003D5D7E" w:rsidRDefault="008372E8" w:rsidP="008372E8">
      <w:pPr>
        <w:pStyle w:val="a3"/>
        <w:numPr>
          <w:ilvl w:val="1"/>
          <w:numId w:val="1"/>
        </w:numPr>
        <w:tabs>
          <w:tab w:val="left" w:pos="1005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D5D7E">
        <w:rPr>
          <w:rFonts w:ascii="Times New Roman" w:hAnsi="Times New Roman" w:cs="Times New Roman"/>
        </w:rPr>
        <w:t>Договор</w:t>
      </w:r>
      <w:proofErr w:type="gramEnd"/>
      <w:r w:rsidRPr="003D5D7E">
        <w:rPr>
          <w:rFonts w:ascii="Times New Roman" w:hAnsi="Times New Roman" w:cs="Times New Roman"/>
        </w:rPr>
        <w:t xml:space="preserve"> может быть расторгнут по заявлению одной из сторон только в том случае, если на момент отправления заявления о расторжении договора обязательства сторон по настоящему договору выполнены полностью.</w:t>
      </w:r>
    </w:p>
    <w:p w:rsidR="008372E8" w:rsidRPr="003D5D7E" w:rsidRDefault="008372E8" w:rsidP="008372E8">
      <w:pPr>
        <w:pStyle w:val="a3"/>
        <w:numPr>
          <w:ilvl w:val="1"/>
          <w:numId w:val="1"/>
        </w:numPr>
        <w:tabs>
          <w:tab w:val="left" w:pos="1005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>Все изменения и дополнения к настоящему договору должны быть составлены в письменном виде и подписаны обеими сторонами настоящего договора.</w:t>
      </w:r>
    </w:p>
    <w:p w:rsidR="008372E8" w:rsidRDefault="008372E8" w:rsidP="008372E8">
      <w:pPr>
        <w:pStyle w:val="a3"/>
        <w:numPr>
          <w:ilvl w:val="1"/>
          <w:numId w:val="1"/>
        </w:numPr>
        <w:tabs>
          <w:tab w:val="left" w:pos="1005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lastRenderedPageBreak/>
        <w:t xml:space="preserve">Все споры и разногласия, возникшие в ходе исполнения обязательств по настоящему договору, разрешаются путем переговоров между сторонами, а в случае </w:t>
      </w:r>
      <w:proofErr w:type="gramStart"/>
      <w:r w:rsidRPr="003D5D7E">
        <w:rPr>
          <w:rFonts w:ascii="Times New Roman" w:hAnsi="Times New Roman" w:cs="Times New Roman"/>
        </w:rPr>
        <w:t>не достижения</w:t>
      </w:r>
      <w:proofErr w:type="gramEnd"/>
      <w:r w:rsidRPr="003D5D7E">
        <w:rPr>
          <w:rFonts w:ascii="Times New Roman" w:hAnsi="Times New Roman" w:cs="Times New Roman"/>
        </w:rPr>
        <w:t xml:space="preserve"> соглашения – в суде</w:t>
      </w:r>
      <w:r>
        <w:rPr>
          <w:rFonts w:ascii="Times New Roman" w:hAnsi="Times New Roman" w:cs="Times New Roman"/>
        </w:rPr>
        <w:t xml:space="preserve"> в соответствии с установленной законом подсудностью.</w:t>
      </w:r>
    </w:p>
    <w:p w:rsidR="008372E8" w:rsidRDefault="008372E8" w:rsidP="008372E8">
      <w:pPr>
        <w:pStyle w:val="a3"/>
        <w:numPr>
          <w:ilvl w:val="1"/>
          <w:numId w:val="1"/>
        </w:numPr>
        <w:tabs>
          <w:tab w:val="left" w:pos="1005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3D5D7E">
        <w:rPr>
          <w:rFonts w:ascii="Times New Roman" w:hAnsi="Times New Roman" w:cs="Times New Roman"/>
        </w:rPr>
        <w:t xml:space="preserve"> Настоящий договор составлен в двух экземплярах, имеющих одинаковую юридическую силу, по одному для каждой из сторон.</w:t>
      </w:r>
    </w:p>
    <w:p w:rsidR="008372E8" w:rsidRPr="003D5D7E" w:rsidRDefault="008372E8" w:rsidP="008372E8">
      <w:pPr>
        <w:pStyle w:val="a3"/>
        <w:numPr>
          <w:ilvl w:val="0"/>
          <w:numId w:val="1"/>
        </w:numPr>
        <w:tabs>
          <w:tab w:val="left" w:pos="1005"/>
        </w:tabs>
        <w:spacing w:before="240" w:after="120"/>
        <w:ind w:left="714" w:hanging="357"/>
        <w:jc w:val="center"/>
        <w:rPr>
          <w:rFonts w:ascii="Times New Roman" w:hAnsi="Times New Roman" w:cs="Times New Roman"/>
          <w:b/>
          <w:bCs/>
        </w:rPr>
      </w:pPr>
      <w:r w:rsidRPr="003D5D7E">
        <w:rPr>
          <w:rFonts w:ascii="Times New Roman" w:hAnsi="Times New Roman" w:cs="Times New Roman"/>
          <w:b/>
          <w:bCs/>
        </w:rPr>
        <w:t>Адреса и реквизиты сторон</w:t>
      </w:r>
    </w:p>
    <w:p w:rsidR="008372E8" w:rsidRPr="00E16310" w:rsidRDefault="008372E8" w:rsidP="008372E8">
      <w:pPr>
        <w:pStyle w:val="a3"/>
        <w:spacing w:after="0"/>
        <w:ind w:left="0"/>
        <w:rPr>
          <w:rFonts w:ascii="Times New Roman" w:hAnsi="Times New Roman" w:cs="Times New Roman"/>
          <w:b/>
          <w:bCs/>
          <w:color w:val="000000" w:themeColor="text1"/>
        </w:rPr>
      </w:pPr>
      <w:proofErr w:type="spellStart"/>
      <w:r w:rsidRPr="00E16310">
        <w:rPr>
          <w:rFonts w:ascii="Times New Roman" w:hAnsi="Times New Roman" w:cs="Times New Roman"/>
          <w:b/>
          <w:bCs/>
          <w:color w:val="000000" w:themeColor="text1"/>
        </w:rPr>
        <w:t>Ресурсоснабжающая</w:t>
      </w:r>
      <w:proofErr w:type="spellEnd"/>
      <w:r w:rsidRPr="00E16310">
        <w:rPr>
          <w:rFonts w:ascii="Times New Roman" w:hAnsi="Times New Roman" w:cs="Times New Roman"/>
          <w:b/>
          <w:bCs/>
          <w:color w:val="000000" w:themeColor="text1"/>
        </w:rPr>
        <w:t xml:space="preserve"> организация:                                                                          Потребитель:</w:t>
      </w:r>
    </w:p>
    <w:p w:rsidR="008372E8" w:rsidRPr="00E16310" w:rsidRDefault="00E16310" w:rsidP="008372E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ОСП «СШР» </w:t>
      </w:r>
      <w:r w:rsidR="008372E8" w:rsidRPr="00E16310">
        <w:rPr>
          <w:rFonts w:ascii="Times New Roman" w:hAnsi="Times New Roman" w:cs="Times New Roman"/>
          <w:color w:val="000000" w:themeColor="text1"/>
          <w:sz w:val="24"/>
          <w:szCs w:val="24"/>
        </w:rPr>
        <w:t>АО 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СЗФ</w:t>
      </w:r>
      <w:r w:rsidR="00823A00" w:rsidRPr="00E163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</w:t>
      </w:r>
      <w:r w:rsidR="008372E8" w:rsidRPr="00E16310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</w:t>
      </w:r>
    </w:p>
    <w:p w:rsidR="008372E8" w:rsidRPr="00E16310" w:rsidRDefault="008372E8" w:rsidP="008372E8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ИНН </w:t>
      </w:r>
      <w:r w:rsidR="00823A00"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>6632001031</w:t>
      </w:r>
      <w:r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           </w:t>
      </w:r>
      <w:r w:rsidR="00823A00"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  </w:t>
      </w:r>
      <w:r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_______________________________</w:t>
      </w:r>
    </w:p>
    <w:p w:rsidR="008372E8" w:rsidRPr="00E16310" w:rsidRDefault="00823A00" w:rsidP="008372E8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>КПП 997550001</w:t>
      </w:r>
      <w:r w:rsidR="008372E8"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                                             _______________________________   </w:t>
      </w:r>
    </w:p>
    <w:p w:rsidR="008372E8" w:rsidRPr="00E16310" w:rsidRDefault="00823A00" w:rsidP="008372E8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>ОГРН 1026601815096</w:t>
      </w:r>
      <w:r w:rsidR="008372E8"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                                   _______________________________</w:t>
      </w:r>
    </w:p>
    <w:p w:rsidR="008372E8" w:rsidRPr="00E16310" w:rsidRDefault="00823A00" w:rsidP="008372E8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>Юр. адрес: 624992, Свердловская область</w:t>
      </w:r>
      <w:r w:rsidR="008372E8"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        </w:t>
      </w:r>
      <w:r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___________________________</w:t>
      </w:r>
      <w:r w:rsidR="00E16310"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>___</w:t>
      </w:r>
    </w:p>
    <w:p w:rsidR="008372E8" w:rsidRPr="00E16310" w:rsidRDefault="00E16310" w:rsidP="008372E8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>г</w:t>
      </w:r>
      <w:r w:rsidR="00823A00"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>ород</w:t>
      </w:r>
      <w:r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823A00"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>Серов</w:t>
      </w:r>
      <w:r w:rsidR="008372E8"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ул. </w:t>
      </w:r>
      <w:r w:rsidR="00823A00"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>Нахабина,1</w:t>
      </w:r>
      <w:r w:rsidR="008372E8"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</w:t>
      </w:r>
      <w:r w:rsidR="00823A00"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</w:t>
      </w:r>
      <w:r w:rsidR="008372E8"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_______________________________</w:t>
      </w:r>
    </w:p>
    <w:p w:rsidR="008372E8" w:rsidRPr="00E16310" w:rsidRDefault="008372E8" w:rsidP="008372E8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gramStart"/>
      <w:r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>р</w:t>
      </w:r>
      <w:proofErr w:type="gramEnd"/>
      <w:r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/с </w:t>
      </w:r>
      <w:r w:rsidR="00823A00"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>40702810600261004539</w:t>
      </w:r>
      <w:r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</w:t>
      </w:r>
      <w:r w:rsidR="00E16310"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  </w:t>
      </w:r>
      <w:r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_______________________________</w:t>
      </w:r>
    </w:p>
    <w:p w:rsidR="008372E8" w:rsidRPr="00E16310" w:rsidRDefault="00E16310" w:rsidP="008372E8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>в ф</w:t>
      </w:r>
      <w:r w:rsidR="008372E8"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илиале </w:t>
      </w:r>
      <w:r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>Банка ГПБ</w:t>
      </w:r>
      <w:r w:rsidR="008372E8"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>(</w:t>
      </w:r>
      <w:r w:rsidR="008372E8"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>АО</w:t>
      </w:r>
      <w:r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  <w:r w:rsidR="008372E8"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«Уральский»                           </w:t>
      </w:r>
      <w:r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</w:t>
      </w:r>
      <w:r w:rsidR="008372E8"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>_______________________________</w:t>
      </w:r>
    </w:p>
    <w:p w:rsidR="00E16310" w:rsidRPr="00E16310" w:rsidRDefault="008372E8" w:rsidP="008372E8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к/с 30101810365770000411 </w:t>
      </w:r>
      <w:r w:rsidR="00E16310"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                          _______________________________</w:t>
      </w:r>
    </w:p>
    <w:p w:rsidR="008372E8" w:rsidRPr="00E16310" w:rsidRDefault="00E16310" w:rsidP="008372E8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>в Уральском ГУ Банка России</w:t>
      </w:r>
      <w:r w:rsidR="008372E8"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</w:t>
      </w:r>
      <w:r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</w:t>
      </w:r>
      <w:r w:rsidR="008372E8"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>_______________________________</w:t>
      </w:r>
    </w:p>
    <w:p w:rsidR="008372E8" w:rsidRPr="00E16310" w:rsidRDefault="008372E8" w:rsidP="008372E8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>БИК 046577411                                                                           _______________________________</w:t>
      </w:r>
    </w:p>
    <w:p w:rsidR="008372E8" w:rsidRPr="00E16310" w:rsidRDefault="008372E8" w:rsidP="008372E8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6310">
        <w:rPr>
          <w:rFonts w:ascii="Times New Roman" w:eastAsia="Times New Roman" w:hAnsi="Times New Roman" w:cs="Times New Roman"/>
          <w:color w:val="000000" w:themeColor="text1"/>
          <w:lang w:eastAsia="ru-RU"/>
        </w:rPr>
        <w:t>Тел. 8 (34269) 3-32-00, 33-205, 3-31-78                                     _______________________________</w:t>
      </w:r>
    </w:p>
    <w:p w:rsidR="008372E8" w:rsidRPr="002A7392" w:rsidRDefault="008372E8" w:rsidP="008372E8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8372E8" w:rsidRPr="00DA7953" w:rsidRDefault="008372E8" w:rsidP="008372E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м.п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372E8" w:rsidRDefault="002A7392" w:rsidP="008372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ОСП «СШР»</w:t>
      </w:r>
      <w:r w:rsidR="00972391">
        <w:rPr>
          <w:rFonts w:ascii="Times New Roman" w:hAnsi="Times New Roman" w:cs="Times New Roman"/>
          <w:sz w:val="24"/>
          <w:szCs w:val="24"/>
        </w:rPr>
        <w:t xml:space="preserve"> АО «СЗФ»</w:t>
      </w:r>
    </w:p>
    <w:p w:rsidR="008372E8" w:rsidRPr="00DA7953" w:rsidRDefault="008372E8" w:rsidP="008372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 /А.Р.О.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Шукюров</w:t>
      </w:r>
      <w:proofErr w:type="spellEnd"/>
      <w:r>
        <w:rPr>
          <w:rFonts w:ascii="Times New Roman" w:hAnsi="Times New Roman" w:cs="Times New Roman"/>
          <w:sz w:val="24"/>
          <w:szCs w:val="24"/>
        </w:rPr>
        <w:t>./                             ____________________________</w:t>
      </w:r>
    </w:p>
    <w:p w:rsidR="008372E8" w:rsidRPr="00980F0B" w:rsidRDefault="008372E8" w:rsidP="008372E8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п</w:t>
      </w:r>
      <w:r w:rsidRPr="00980F0B">
        <w:rPr>
          <w:rFonts w:ascii="Times New Roman" w:hAnsi="Times New Roman" w:cs="Times New Roman"/>
          <w:sz w:val="16"/>
          <w:szCs w:val="16"/>
        </w:rPr>
        <w:t>одпись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sz w:val="16"/>
          <w:szCs w:val="16"/>
        </w:rPr>
        <w:t>подпись</w:t>
      </w:r>
      <w:proofErr w:type="spellEnd"/>
      <w:proofErr w:type="gramEnd"/>
    </w:p>
    <w:p w:rsidR="008372E8" w:rsidRPr="003D5D7E" w:rsidRDefault="008372E8" w:rsidP="008372E8">
      <w:pPr>
        <w:pStyle w:val="a3"/>
        <w:tabs>
          <w:tab w:val="left" w:pos="1005"/>
        </w:tabs>
        <w:spacing w:after="0"/>
        <w:rPr>
          <w:rFonts w:ascii="Times New Roman" w:hAnsi="Times New Roman" w:cs="Times New Roman"/>
        </w:rPr>
      </w:pPr>
    </w:p>
    <w:p w:rsidR="008372E8" w:rsidRDefault="008372E8" w:rsidP="008372E8"/>
    <w:p w:rsidR="001047AD" w:rsidRDefault="001047AD"/>
    <w:sectPr w:rsidR="001047AD" w:rsidSect="009C6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65689"/>
    <w:multiLevelType w:val="multilevel"/>
    <w:tmpl w:val="13C0F7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F22"/>
    <w:rsid w:val="001047AD"/>
    <w:rsid w:val="00170A31"/>
    <w:rsid w:val="00172F73"/>
    <w:rsid w:val="001F1F22"/>
    <w:rsid w:val="002A7392"/>
    <w:rsid w:val="005E4565"/>
    <w:rsid w:val="00823A00"/>
    <w:rsid w:val="008372E8"/>
    <w:rsid w:val="00972391"/>
    <w:rsid w:val="00B83DDE"/>
    <w:rsid w:val="00E16310"/>
    <w:rsid w:val="00F2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2E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372E8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172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F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2E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372E8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172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F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1772</Words>
  <Characters>10106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pepelyaevauv</dc:creator>
  <cp:keywords/>
  <dc:description/>
  <cp:lastModifiedBy>Чуева Наталья Анатольевна</cp:lastModifiedBy>
  <cp:revision>11</cp:revision>
  <cp:lastPrinted>2018-11-26T11:26:00Z</cp:lastPrinted>
  <dcterms:created xsi:type="dcterms:W3CDTF">2018-11-20T04:11:00Z</dcterms:created>
  <dcterms:modified xsi:type="dcterms:W3CDTF">2021-11-03T04:39:00Z</dcterms:modified>
</cp:coreProperties>
</file>